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2"/>
      </w:pPr>
      <w:bookmarkStart w:id="20" w:name="an-internal-link-and-an-external-link"/>
      <w:r>
        <w:t xml:space="preserve">An internal link and an external link</w:t>
      </w:r>
      <w:bookmarkEnd w:id="20"/>
    </w:p>
    <w:p>
      <w:pPr>
        <w:pStyle w:val="FirstParagraph"/>
      </w:pPr>
      <w:r>
        <w:t xml:space="preserve">An</w:t>
      </w:r>
      <w:r>
        <w:t xml:space="preserve"> </w:t>
      </w:r>
      <w:hyperlink r:id="rId21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popular website.</w:t>
      </w:r>
    </w:p>
    <w:p>
      <w:pPr>
        <w:pStyle w:val="BodyText"/>
      </w:pPr>
      <w:r>
        <w:t xml:space="preserve">An</w:t>
      </w:r>
      <w:r>
        <w:t xml:space="preserve"> </w:t>
      </w:r>
      <w:hyperlink r:id="rId22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website with an anchor.</w:t>
      </w:r>
    </w:p>
    <w:p>
      <w:pPr>
        <w:pStyle w:val="BodyText"/>
      </w:pPr>
      <w:r>
        <w:t xml:space="preserve">An</w:t>
      </w:r>
      <w:r>
        <w:t xml:space="preserve"> </w:t>
      </w:r>
      <w:hyperlink w:anchor="a-section-for-testing-link-targets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section header.</w:t>
      </w:r>
    </w:p>
    <w:p>
      <w:pPr>
        <w:pStyle w:val="BodyText"/>
      </w:pPr>
      <w:r>
        <w:t xml:space="preserve">An</w:t>
      </w:r>
      <w:r>
        <w:t xml:space="preserve"> </w:t>
      </w:r>
      <w:hyperlink w:anchor="my_bookmark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bookmark.</w:t>
      </w:r>
    </w:p>
    <w:p>
      <w:pPr>
        <w:pStyle w:val="Heading2"/>
      </w:pPr>
      <w:bookmarkStart w:id="23" w:name="a-section-for-testing-link-targets"/>
      <w:r>
        <w:t xml:space="preserve">A section for testing link targets</w:t>
      </w:r>
      <w:bookmarkEnd w:id="23"/>
    </w:p>
    <w:p>
      <w:pPr>
        <w:pStyle w:val="FirstParagraph"/>
      </w:pPr>
      <w:r>
        <w:t xml:space="preserve">A bookmark right</w:t>
      </w:r>
      <w:r>
        <w:t xml:space="preserve"> </w:t>
      </w:r>
      <w:bookmarkStart w:id="24" w:name="my_bookmark"/>
      <w:bookmarkEnd w:id="24"/>
      <w:r>
        <w:t xml:space="preserve">here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1" Target="http://google.com" TargetMode="External" /><Relationship Type="http://schemas.openxmlformats.org/officeDocument/2006/relationships/hyperlink" Id="rId22" Target="http://pandoc.org/README.html#synopsis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1" Target="http://google.com" TargetMode="External" /><Relationship Type="http://schemas.openxmlformats.org/officeDocument/2006/relationships/hyperlink" Id="rId22" Target="http://pandoc.org/README.html#synopsi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2018-10-09T17:33:33Z</dcterms:created>
  <dcterms:modified xsi:type="dcterms:W3CDTF">2018-10-09T17:33:33Z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">
    <vt:lpwstr>bar</vt:lpwstr>
  </property>
  <property fmtid="{D5CDD505-2E9C-101B-9397-08002B2CF9AE}" pid="3" name="baz">
    <vt:lpwstr>bim</vt:lpwstr>
  </property>
</Properties>
</file>